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FA2EA" w14:textId="77777777" w:rsidR="00A1693C" w:rsidRPr="00A1693C" w:rsidRDefault="00FD2F6D">
      <w:pPr>
        <w:rPr>
          <w:u w:val="single"/>
        </w:rPr>
      </w:pPr>
      <w:bookmarkStart w:id="0" w:name="_GoBack"/>
      <w:bookmarkEnd w:id="0"/>
      <w:r w:rsidRPr="00FD2F6D">
        <w:rPr>
          <w:u w:val="single"/>
        </w:rPr>
        <w:t>SPIE Confrerence Micro and Nano-Materials Devices and Applications</w:t>
      </w:r>
    </w:p>
    <w:p w14:paraId="5389A5FA" w14:textId="77777777" w:rsidR="00FD2F6D" w:rsidRDefault="00FD2F6D">
      <w:r>
        <w:t>NNL Abstract V1</w:t>
      </w:r>
    </w:p>
    <w:p w14:paraId="62B156CA" w14:textId="77777777" w:rsidR="00FD2F6D" w:rsidRDefault="00A1693C">
      <w:r>
        <w:t xml:space="preserve">Title: </w:t>
      </w:r>
      <w:r w:rsidR="00FD2F6D">
        <w:t>Light trapping for &gt;30% tandem</w:t>
      </w:r>
      <w:ins w:id="1" w:author="u9612096" w:date="2013-06-07T10:59:00Z">
        <w:r w:rsidR="00D53877">
          <w:t xml:space="preserve"> solar cells</w:t>
        </w:r>
      </w:ins>
      <w:del w:id="2" w:author="u9612096" w:date="2013-06-07T10:59:00Z">
        <w:r w:rsidR="00FD2F6D" w:rsidDel="00D53877">
          <w:delText>s</w:delText>
        </w:r>
      </w:del>
      <w:r w:rsidR="00FD2F6D">
        <w:t xml:space="preserve"> built on c-Si</w:t>
      </w:r>
    </w:p>
    <w:p w14:paraId="485B5D99" w14:textId="77777777" w:rsidR="00A1693C" w:rsidRDefault="00A1693C">
      <w:r>
        <w:t>Authors: Niraj N. Lal, Thomas P. White, Kylie R. Catchpole</w:t>
      </w:r>
    </w:p>
    <w:p w14:paraId="742284BB" w14:textId="77777777" w:rsidR="0091455C" w:rsidRDefault="0091455C">
      <w:r>
        <w:t>Abstract (250 words)</w:t>
      </w:r>
    </w:p>
    <w:p w14:paraId="6B4AE514" w14:textId="77777777" w:rsidR="00C7458B" w:rsidRDefault="00C7458B" w:rsidP="00C7458B">
      <w:moveToRangeStart w:id="3" w:author="u9612096" w:date="2013-06-07T11:03:00Z" w:name="move358366365"/>
      <w:moveTo w:id="4" w:author="u9612096" w:date="2013-06-07T11:03:00Z">
        <w:r>
          <w:t xml:space="preserve">Industrial silicon solar cells are rapidly approaching the 25% laboratory cell efficiency record that has stood for over 15 years.  To further </w:t>
        </w:r>
        <w:del w:id="5" w:author="u9612096" w:date="2013-06-07T11:04:00Z">
          <w:r w:rsidDel="00C7458B">
            <w:delText>increase the</w:delText>
          </w:r>
        </w:del>
      </w:moveTo>
      <w:ins w:id="6" w:author="u9612096" w:date="2013-06-07T11:04:00Z">
        <w:r>
          <w:t>reduce</w:t>
        </w:r>
      </w:ins>
      <w:moveTo w:id="7" w:author="u9612096" w:date="2013-06-07T11:03:00Z">
        <w:r>
          <w:t xml:space="preserve"> </w:t>
        </w:r>
      </w:moveTo>
      <w:ins w:id="8" w:author="u9612096" w:date="2013-06-07T11:04:00Z">
        <w:r>
          <w:t xml:space="preserve">cost per Watt </w:t>
        </w:r>
      </w:ins>
      <w:moveTo w:id="9" w:author="u9612096" w:date="2013-06-07T11:03:00Z">
        <w:del w:id="10" w:author="u9612096" w:date="2013-06-07T11:04:00Z">
          <w:r w:rsidDel="00C7458B">
            <w:delText>$/W</w:delText>
          </w:r>
        </w:del>
        <w:del w:id="11" w:author="u9612096" w:date="2013-06-07T11:11:00Z">
          <w:r w:rsidDel="006D2896">
            <w:delText xml:space="preserve"> </w:delText>
          </w:r>
        </w:del>
        <w:del w:id="12" w:author="u9612096" w:date="2013-06-07T11:04:00Z">
          <w:r w:rsidDel="00C7458B">
            <w:delText xml:space="preserve">attraction </w:delText>
          </w:r>
        </w:del>
        <w:r>
          <w:t xml:space="preserve">of solar energy, future industries </w:t>
        </w:r>
        <w:del w:id="13" w:author="u9612096" w:date="2013-06-07T11:11:00Z">
          <w:r w:rsidDel="006D2896">
            <w:delText>are</w:delText>
          </w:r>
        </w:del>
      </w:moveTo>
      <w:ins w:id="14" w:author="u9612096" w:date="2013-06-07T11:11:00Z">
        <w:r w:rsidR="006D2896">
          <w:t>will be</w:t>
        </w:r>
      </w:ins>
      <w:moveTo w:id="15" w:author="u9612096" w:date="2013-06-07T11:03:00Z">
        <w:r>
          <w:t xml:space="preserve"> looking towards technologies that go beyond 25%.  Leveraging the success of c-Si solar cells, one such approach is to utilise high-bandgap earth-abundant semiconductors in top tandem cells placed above an underlying silicon cell.  </w:t>
        </w:r>
        <w:del w:id="16" w:author="u9612096" w:date="2013-06-07T11:09:00Z">
          <w:r w:rsidDel="000B7ADE">
            <w:delText>Research efforts are quickly establishing material requirements for these top cells, but none have examined the impact of light trapping and parasitic absorption on these devices.</w:delText>
          </w:r>
        </w:del>
      </w:moveTo>
      <w:ins w:id="17" w:author="u9612096" w:date="2013-06-07T11:09:00Z">
        <w:r w:rsidR="000B7ADE">
          <w:t>In order to achieve efficient tandems solar cells</w:t>
        </w:r>
      </w:ins>
      <w:ins w:id="18" w:author="u9612096" w:date="2013-06-07T11:12:00Z">
        <w:r w:rsidR="006D2896">
          <w:t xml:space="preserve"> based on such materials</w:t>
        </w:r>
      </w:ins>
      <w:ins w:id="19" w:author="u9612096" w:date="2013-06-07T11:09:00Z">
        <w:r w:rsidR="000B7ADE">
          <w:t>, it is important to understand the quantify the effect of the optical design on the device performance.</w:t>
        </w:r>
      </w:ins>
    </w:p>
    <w:moveToRangeEnd w:id="3"/>
    <w:p w14:paraId="334326E1" w14:textId="77777777" w:rsidR="00DA62BF" w:rsidRDefault="006D2896">
      <w:ins w:id="20" w:author="u9612096" w:date="2013-06-07T11:14:00Z">
        <w:r>
          <w:t>We present key design parameters for optimising light distribution in these devices</w:t>
        </w:r>
        <w:r w:rsidDel="006D2896">
          <w:t xml:space="preserve"> </w:t>
        </w:r>
      </w:ins>
      <w:del w:id="21" w:author="u9612096" w:date="2013-06-07T11:14:00Z">
        <w:r w:rsidR="00DE3CB0" w:rsidDel="006D2896">
          <w:delText xml:space="preserve">We </w:delText>
        </w:r>
        <w:r w:rsidR="00800DB8" w:rsidDel="006D2896">
          <w:delText>identify</w:delText>
        </w:r>
        <w:r w:rsidR="00DE3CB0" w:rsidDel="006D2896">
          <w:delText xml:space="preserve"> </w:delText>
        </w:r>
        <w:r w:rsidR="00800DB8" w:rsidDel="006D2896">
          <w:delText>the impact of parasitic light absorption on tandem cells based on high-efficiency c-Si solar cells</w:delText>
        </w:r>
        <w:r w:rsidR="00E60EFE" w:rsidDel="006D2896">
          <w:delText xml:space="preserve">. </w:delText>
        </w:r>
      </w:del>
      <w:ins w:id="22" w:author="u9612096" w:date="2013-06-07T11:14:00Z">
        <w:r>
          <w:t>u</w:t>
        </w:r>
      </w:ins>
      <w:del w:id="23" w:author="u9612096" w:date="2013-06-07T11:14:00Z">
        <w:r w:rsidR="00E60EFE" w:rsidDel="006D2896">
          <w:delText>U</w:delText>
        </w:r>
      </w:del>
      <w:r w:rsidR="00E60EFE">
        <w:t>sing s</w:t>
      </w:r>
      <w:r w:rsidR="00DA62BF">
        <w:t>imple analytical models</w:t>
      </w:r>
      <w:del w:id="24" w:author="u9612096" w:date="2013-06-07T11:14:00Z">
        <w:r w:rsidR="00DA62BF" w:rsidDel="006D2896">
          <w:delText xml:space="preserve"> we </w:delText>
        </w:r>
        <w:r w:rsidR="00E60EFE" w:rsidDel="006D2896">
          <w:delText>present</w:delText>
        </w:r>
        <w:r w:rsidR="00DA62BF" w:rsidDel="006D2896">
          <w:delText xml:space="preserve"> key design parameters for </w:delText>
        </w:r>
        <w:r w:rsidR="00CE6B9B" w:rsidDel="006D2896">
          <w:delText>optimising</w:delText>
        </w:r>
        <w:r w:rsidR="00DA62BF" w:rsidDel="006D2896">
          <w:delText xml:space="preserve"> light distribution in t</w:delText>
        </w:r>
        <w:r w:rsidR="00CE6B9B" w:rsidDel="006D2896">
          <w:delText>hese devices</w:delText>
        </w:r>
      </w:del>
      <w:r w:rsidR="00DA62BF">
        <w:t xml:space="preserve">. The parasitic light absorption of two transparent conducting layers </w:t>
      </w:r>
      <w:r w:rsidR="00CE6B9B">
        <w:t>i</w:t>
      </w:r>
      <w:r w:rsidR="00E60EFE">
        <w:t>s</w:t>
      </w:r>
      <w:r w:rsidR="00CE6B9B">
        <w:t xml:space="preserve"> found to </w:t>
      </w:r>
      <w:r w:rsidR="00DA62BF">
        <w:t xml:space="preserve">require top-cell efficiencies greater than 15% to achieve a break-even tandem efficiency of 25%.  Low-pass intermediate reflectors are </w:t>
      </w:r>
      <w:r w:rsidR="00CE6B9B">
        <w:t xml:space="preserve">observed </w:t>
      </w:r>
      <w:r w:rsidR="00DA62BF">
        <w:t xml:space="preserve">to be detrimental to tandem performance, and single-pass absorption is </w:t>
      </w:r>
      <w:r w:rsidR="00CE6B9B">
        <w:t>identified</w:t>
      </w:r>
      <w:r w:rsidR="00DA62BF">
        <w:t xml:space="preserve"> to be preferable</w:t>
      </w:r>
      <w:r w:rsidR="00CE6B9B">
        <w:t xml:space="preserve"> </w:t>
      </w:r>
      <w:r w:rsidR="00DA62BF">
        <w:t>to Lambertian light trapping with losses. Clear design p</w:t>
      </w:r>
      <w:r w:rsidR="00CE6B9B">
        <w:t>rinciples</w:t>
      </w:r>
      <w:r w:rsidR="00DA62BF">
        <w:t xml:space="preserve"> are outlined to avoid these losses and simple light trapping mechanisms are </w:t>
      </w:r>
      <w:r w:rsidR="00E60EFE">
        <w:t>presented</w:t>
      </w:r>
      <w:r w:rsidR="00CE6B9B">
        <w:t xml:space="preserve"> that</w:t>
      </w:r>
      <w:r w:rsidR="00DA62BF">
        <w:t xml:space="preserve"> distribute light effectively across the tandem cell.</w:t>
      </w:r>
    </w:p>
    <w:p w14:paraId="32374DE5" w14:textId="77777777" w:rsidR="00DA62BF" w:rsidDel="00C7458B" w:rsidRDefault="00EC2CC7">
      <w:moveFromRangeStart w:id="25" w:author="u9612096" w:date="2013-06-07T11:03:00Z" w:name="move358366365"/>
      <w:moveFrom w:id="26" w:author="u9612096" w:date="2013-06-07T11:03:00Z">
        <w:r w:rsidDel="00C7458B">
          <w:t xml:space="preserve">Industrial silicon solar cells are rapidly approaching the 25% laboratory cell efficiency record that has stood for over 15 years.  To further increase the $/W attraction of solar energy, future industries are looking towards technologies that go beyond 25%.  Leveraging the success of c-Si solar cells, one such approach is to utilise high-bandgap earth-abundant semiconductors </w:t>
        </w:r>
        <w:r w:rsidR="00E60EFE" w:rsidDel="00C7458B">
          <w:t xml:space="preserve">in </w:t>
        </w:r>
        <w:r w:rsidDel="00C7458B">
          <w:t>top tandem cell</w:t>
        </w:r>
        <w:r w:rsidR="00E60EFE" w:rsidDel="00C7458B">
          <w:t>s</w:t>
        </w:r>
        <w:r w:rsidDel="00C7458B">
          <w:t xml:space="preserve"> placed above an underlying silicon cell.  Research efforts are quickly establishing material requirements for these top cells, but none have examined the impact of light trapping and parasitic absorption on these devices.</w:t>
        </w:r>
      </w:moveFrom>
    </w:p>
    <w:moveFromRangeEnd w:id="25"/>
    <w:p w14:paraId="0EB420F6" w14:textId="77777777" w:rsidR="00EC2CC7" w:rsidRDefault="00CE6B9B">
      <w:r>
        <w:t xml:space="preserve">We present </w:t>
      </w:r>
      <w:r w:rsidR="00DA62BF">
        <w:t xml:space="preserve">detailed Figure of Merit calculations for various light trapping mechanisms, </w:t>
      </w:r>
      <w:r>
        <w:t xml:space="preserve">outline </w:t>
      </w:r>
      <w:r w:rsidR="00E60EFE">
        <w:t xml:space="preserve">a </w:t>
      </w:r>
      <w:r w:rsidR="00DA62BF">
        <w:t>broad overview of top cell requirements to reach specific target efficiencies</w:t>
      </w:r>
      <w:r>
        <w:t xml:space="preserve">, and identify key design </w:t>
      </w:r>
      <w:commentRangeStart w:id="27"/>
      <w:r>
        <w:t>parameters</w:t>
      </w:r>
      <w:commentRangeEnd w:id="27"/>
      <w:r w:rsidR="006D2896">
        <w:rPr>
          <w:rStyle w:val="CommentReference"/>
        </w:rPr>
        <w:commentReference w:id="27"/>
      </w:r>
      <w:r>
        <w:t xml:space="preserve"> that will enable </w:t>
      </w:r>
      <w:r w:rsidR="00A31825">
        <w:t>the field</w:t>
      </w:r>
      <w:r>
        <w:t xml:space="preserve"> to get there.</w:t>
      </w:r>
    </w:p>
    <w:p w14:paraId="2F613DE2" w14:textId="77777777" w:rsidR="0091455C" w:rsidRDefault="0091455C"/>
    <w:p w14:paraId="408FC9A3" w14:textId="77777777" w:rsidR="0091455C" w:rsidRDefault="0091455C">
      <w:r>
        <w:t>Summary (100 words)</w:t>
      </w:r>
    </w:p>
    <w:p w14:paraId="67375771" w14:textId="77777777" w:rsidR="0091455C" w:rsidRDefault="0091455C" w:rsidP="0091455C">
      <w:del w:id="28" w:author="u9612096" w:date="2013-06-07T11:18:00Z">
        <w:r w:rsidDel="00F77B36">
          <w:delText>We identify the impact of parasitic light absorption on t</w:delText>
        </w:r>
      </w:del>
      <w:ins w:id="29" w:author="u9612096" w:date="2013-06-07T11:18:00Z">
        <w:r w:rsidR="00F77B36">
          <w:t>T</w:t>
        </w:r>
      </w:ins>
      <w:r>
        <w:t>andem cells based on high-efficiency c-Si solar cells</w:t>
      </w:r>
      <w:ins w:id="30" w:author="u9612096" w:date="2013-06-07T11:18:00Z">
        <w:r w:rsidR="00F77B36">
          <w:t xml:space="preserve"> </w:t>
        </w:r>
        <w:r w:rsidR="00F3076D">
          <w:t>can potentially lead to much higher solar cell efficiencies and lower costs of solar energy</w:t>
        </w:r>
      </w:ins>
      <w:r>
        <w:t>. Using simple analytical models we present key design parameters for optimising light distribution in these devices. Low-pass intermediate reflectors are observed to be detrimental to tandem performance, and single-pass absorption is identified to be preferable to Lambertian light trapping with losses. We present detailed Figure of Merit calculations for various light trapping mechanisms, outline a broad overview of top cell requirements to reach specific target efficiencies, and identify key design parameters that will enable the field to get there.</w:t>
      </w:r>
    </w:p>
    <w:p w14:paraId="51227319" w14:textId="77777777" w:rsidR="00FD2F6D" w:rsidRDefault="00FD2F6D"/>
    <w:sectPr w:rsidR="00FD2F6D" w:rsidSect="00E33F86">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7" w:author="u9612096" w:date="2013-06-07T11:19:00Z" w:initials="u">
    <w:p w14:paraId="31A6793F" w14:textId="77777777" w:rsidR="00F3076D" w:rsidRDefault="006D2896">
      <w:pPr>
        <w:pStyle w:val="CommentText"/>
      </w:pPr>
      <w:r>
        <w:rPr>
          <w:rStyle w:val="CommentReference"/>
        </w:rPr>
        <w:annotationRef/>
      </w:r>
      <w:r w:rsidR="00F3076D">
        <w:t>This repeats the words in the second paragraph.  Maybe you can use different words?  Same comment for the summary also.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A6793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trackRevisions/>
  <w:defaultTabStop w:val="720"/>
  <w:characterSpacingControl w:val="doNotCompress"/>
  <w:compat>
    <w:compatSetting w:name="compatibilityMode" w:uri="http://schemas.microsoft.com/office/word" w:val="12"/>
  </w:compat>
  <w:rsids>
    <w:rsidRoot w:val="00FD2F6D"/>
    <w:rsid w:val="000B7ADE"/>
    <w:rsid w:val="00257A26"/>
    <w:rsid w:val="005E0915"/>
    <w:rsid w:val="006D2896"/>
    <w:rsid w:val="007002EE"/>
    <w:rsid w:val="007B1A4F"/>
    <w:rsid w:val="00800DB8"/>
    <w:rsid w:val="0091455C"/>
    <w:rsid w:val="00A1693C"/>
    <w:rsid w:val="00A31825"/>
    <w:rsid w:val="00C7458B"/>
    <w:rsid w:val="00CA10D7"/>
    <w:rsid w:val="00CE3B01"/>
    <w:rsid w:val="00CE6B9B"/>
    <w:rsid w:val="00D53877"/>
    <w:rsid w:val="00D9229D"/>
    <w:rsid w:val="00DA62BF"/>
    <w:rsid w:val="00DE3CB0"/>
    <w:rsid w:val="00E33F86"/>
    <w:rsid w:val="00E60EFE"/>
    <w:rsid w:val="00EC2CC7"/>
    <w:rsid w:val="00F3076D"/>
    <w:rsid w:val="00F77B36"/>
    <w:rsid w:val="00FD2F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35FBF"/>
  <w15:docId w15:val="{15A94706-888E-4746-81E4-852C3D65B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F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45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458B"/>
    <w:rPr>
      <w:rFonts w:ascii="Tahoma" w:hAnsi="Tahoma" w:cs="Tahoma"/>
      <w:sz w:val="16"/>
      <w:szCs w:val="16"/>
    </w:rPr>
  </w:style>
  <w:style w:type="character" w:styleId="CommentReference">
    <w:name w:val="annotation reference"/>
    <w:basedOn w:val="DefaultParagraphFont"/>
    <w:uiPriority w:val="99"/>
    <w:semiHidden/>
    <w:unhideWhenUsed/>
    <w:rsid w:val="006D2896"/>
    <w:rPr>
      <w:sz w:val="16"/>
      <w:szCs w:val="16"/>
    </w:rPr>
  </w:style>
  <w:style w:type="paragraph" w:styleId="CommentText">
    <w:name w:val="annotation text"/>
    <w:basedOn w:val="Normal"/>
    <w:link w:val="CommentTextChar"/>
    <w:uiPriority w:val="99"/>
    <w:semiHidden/>
    <w:unhideWhenUsed/>
    <w:rsid w:val="006D2896"/>
    <w:pPr>
      <w:spacing w:line="240" w:lineRule="auto"/>
    </w:pPr>
    <w:rPr>
      <w:sz w:val="20"/>
      <w:szCs w:val="20"/>
    </w:rPr>
  </w:style>
  <w:style w:type="character" w:customStyle="1" w:styleId="CommentTextChar">
    <w:name w:val="Comment Text Char"/>
    <w:basedOn w:val="DefaultParagraphFont"/>
    <w:link w:val="CommentText"/>
    <w:uiPriority w:val="99"/>
    <w:semiHidden/>
    <w:rsid w:val="006D2896"/>
    <w:rPr>
      <w:sz w:val="20"/>
      <w:szCs w:val="20"/>
    </w:rPr>
  </w:style>
  <w:style w:type="paragraph" w:styleId="CommentSubject">
    <w:name w:val="annotation subject"/>
    <w:basedOn w:val="CommentText"/>
    <w:next w:val="CommentText"/>
    <w:link w:val="CommentSubjectChar"/>
    <w:uiPriority w:val="99"/>
    <w:semiHidden/>
    <w:unhideWhenUsed/>
    <w:rsid w:val="006D2896"/>
    <w:rPr>
      <w:b/>
      <w:bCs/>
    </w:rPr>
  </w:style>
  <w:style w:type="character" w:customStyle="1" w:styleId="CommentSubjectChar">
    <w:name w:val="Comment Subject Char"/>
    <w:basedOn w:val="CommentTextChar"/>
    <w:link w:val="CommentSubject"/>
    <w:uiPriority w:val="99"/>
    <w:semiHidden/>
    <w:rsid w:val="006D2896"/>
    <w:rPr>
      <w:b/>
      <w:bCs/>
      <w:sz w:val="20"/>
      <w:szCs w:val="20"/>
    </w:rPr>
  </w:style>
  <w:style w:type="paragraph" w:styleId="Revision">
    <w:name w:val="Revision"/>
    <w:hidden/>
    <w:uiPriority w:val="99"/>
    <w:semiHidden/>
    <w:rsid w:val="006D28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530</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CECS, ANU</Company>
  <LinksUpToDate>false</LinksUpToDate>
  <CharactersWithSpaces>3550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Niraj Lal</dc:creator>
  <cp:keywords/>
  <dc:description/>
  <cp:lastModifiedBy>nnl20</cp:lastModifiedBy>
  <cp:revision>2</cp:revision>
  <dcterms:created xsi:type="dcterms:W3CDTF">2013-06-07T01:32:00Z</dcterms:created>
  <dcterms:modified xsi:type="dcterms:W3CDTF">2013-06-07T01:32:00Z</dcterms:modified>
</cp:coreProperties>
</file>